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</w:p>
    <w:p w:rsidR="00ED23F8" w:rsidRDefault="00ED23F8" w:rsidP="00ED23F8">
      <w:pPr>
        <w:pStyle w:val="Heading4"/>
      </w:pPr>
      <w:bookmarkStart w:id="1" w:name="_Toc256001165"/>
      <w:r>
        <w:rPr>
          <w:noProof/>
        </w:rPr>
        <w:t>PROMOBEES(55(1)(f)) - 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</w:r>
      <w:bookmarkEnd w:id="1"/>
    </w:p>
    <w:p w:rsidR="00ED23F8" w:rsidRDefault="00ED23F8" w:rsidP="00ED23F8">
      <w:pPr>
        <w:pStyle w:val="Heading5"/>
      </w:pPr>
      <w:bookmarkStart w:id="2" w:name="_Toc256001166"/>
      <w:r>
        <w:rPr>
          <w:noProof/>
        </w:rPr>
        <w:t>I.Е.9 -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I.Е.9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PROMOBEES(55(1)(f)) - популяризиране, комуникация и маркетинг, включително действия за наблюдение на пазара и дейности, насочени по-специално към повишаване на осведомеността на потребителите относно качеството на пчелните продукти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167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168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169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170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171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lastRenderedPageBreak/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Основната цел на интервенцията е запознаване на обществеността с полезните качества на пчелния мед и пчелните продукти и скъсяване на веригата на доставки. Така ще се повиши добавената стойност на производителите от една страна, а от друга ще се повиши доверието и информираността на потребителите. В направения анализ на сектора изрично е посочено, че доходите на пчеларите могат да се стабилизират и увеличат с повишаване на организираността на производителите и подобряване на пазарния им достъп – чрез обединяването им в групи и организации на производители, чрез стимулиране на създаването на “къси вериги” на доставки. Тази интервенция има за цел да увеличи вътрешната консумация и доверието в българския пчелен мед и пчелни продукти.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Браншови организации за про</w:t>
            </w:r>
            <w:r w:rsidR="007F1FD3">
              <w:rPr>
                <w:noProof/>
              </w:rPr>
              <w:t>изводство и преработка на селско</w:t>
            </w:r>
            <w:r>
              <w:rPr>
                <w:noProof/>
              </w:rPr>
              <w:t>стопански продукти в сектор “Пчеларство”;</w:t>
            </w: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Сдружения, регистрирани по Закона за юридическите лица с нестопанска цел в обществена полза, в които членуват лица, отглеждащи пчелни семейства в регистрирани животновъдни обекти – пчелини;</w:t>
            </w:r>
          </w:p>
          <w:p w:rsidR="00ED23F8" w:rsidRDefault="00ED23F8" w:rsidP="007F1FD3">
            <w:pPr>
              <w:numPr>
                <w:ilvl w:val="0"/>
                <w:numId w:val="23"/>
              </w:numPr>
              <w:spacing w:before="40" w:after="40"/>
              <w:ind w:hanging="280"/>
            </w:pPr>
            <w:r>
              <w:rPr>
                <w:noProof/>
              </w:rPr>
              <w:t>Признати групи и организации на производители на мед и пчелни продукти и техните асоциации, признати по съответния ред от МЗм.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• организиране и провеждане на национално ниво на изложения, пресконференции, информационни кампании, фестивали, панаири.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Дейностите трябва да са насочени към широката общественост и да са свързани с поне една от следните теми: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Изтъкване предимствата на пчелните продукти;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Качеството на пчелните продукти 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Ролята на пчелите за опазване на околната среда;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Наименованията за произход, географските указания и биологичното производство, браншови стандарти;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Фермерски продукти;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Популяризиране на местни и специфични видове мед;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Продукти на организации на производители;</w:t>
            </w:r>
          </w:p>
          <w:p w:rsidR="00ED23F8" w:rsidRDefault="00ED23F8" w:rsidP="007F1FD3">
            <w:pPr>
              <w:numPr>
                <w:ilvl w:val="0"/>
                <w:numId w:val="24"/>
              </w:numPr>
              <w:spacing w:before="40" w:after="40"/>
              <w:ind w:hanging="210"/>
            </w:pPr>
            <w:r>
              <w:rPr>
                <w:noProof/>
              </w:rPr>
              <w:t>Наблюдение на пазара.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са разходи за: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наем на щанд, зали, изложбени площи, техническо оборудване, радиореклама, включително разходите за изработване на клипове, филми и други аудио-визуални средства;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дизайн - изработване, отпечатване и разпространение на информационни материали – разходи за интернет страница, лого, брошури, дипляни, етикети, транспаранти, банери, винили и др.;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мостри на пчелен мед и пчелни продукти;</w:t>
            </w:r>
          </w:p>
          <w:p w:rsidR="00ED23F8" w:rsidRDefault="00ED23F8" w:rsidP="007F1FD3">
            <w:pPr>
              <w:numPr>
                <w:ilvl w:val="0"/>
                <w:numId w:val="25"/>
              </w:numPr>
              <w:spacing w:before="40" w:after="40"/>
              <w:ind w:hanging="210"/>
            </w:pPr>
            <w:r>
              <w:rPr>
                <w:noProof/>
              </w:rPr>
              <w:t>кулинарни демонстрации и уъркшопове свързани с популяризиране на пчелните продукти.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lastRenderedPageBreak/>
              <w:t>1.Наличие на проект с подробно описание на дейностите и включени очаквани разходи.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2.Пчеларските сдружения и групите и организациите на производители да са осъществявали дейност минимум една година преди датата на кандидатстване.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3.Предвидените в проекта цени не превишават обичайните пазарни цени.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Разходите за мостри не надвишават 10 на сто от разходите по проекта.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8" w:name="_Toc256001172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Размерът на помощта за един проект е на база предходно програмиране.</w:t>
            </w:r>
          </w:p>
          <w:p w:rsidR="00ED23F8" w:rsidRDefault="00ED23F8" w:rsidP="00CD3319">
            <w:pPr>
              <w:spacing w:before="40" w:after="40"/>
              <w:jc w:val="both"/>
              <w:rPr>
                <w:ins w:id="9" w:author="Siyka Peeva" w:date="2025-08-18T15:44:00Z"/>
                <w:noProof/>
              </w:rPr>
            </w:pPr>
            <w:r>
              <w:rPr>
                <w:noProof/>
              </w:rPr>
              <w:t>Публичната помощ за един проект е в размер до 13 122,51 EUR при интензитет на подпомагане до 80% от допустимите разходи, изпълнени и одобрени в рамките на проекта, като 40% са средства от ЕФГЗ и 60 % от държавния бюджет.</w:t>
            </w:r>
          </w:p>
          <w:p w:rsidR="00244D6F" w:rsidRDefault="00244D6F" w:rsidP="00EC5AAF">
            <w:pPr>
              <w:spacing w:before="40" w:after="40"/>
              <w:jc w:val="both"/>
              <w:rPr>
                <w:ins w:id="10" w:author="Siyka Peeva" w:date="2025-08-18T15:45:00Z"/>
              </w:rPr>
            </w:pPr>
          </w:p>
          <w:p w:rsidR="00244D6F" w:rsidRDefault="00244D6F" w:rsidP="00EC5AAF">
            <w:pPr>
              <w:spacing w:before="40" w:after="40"/>
              <w:jc w:val="both"/>
              <w:rPr>
                <w:ins w:id="11" w:author="Siyka Peeva" w:date="2025-08-19T10:38:00Z"/>
              </w:rPr>
            </w:pPr>
            <w:proofErr w:type="spellStart"/>
            <w:ins w:id="12" w:author="Siyka Peeva" w:date="2025-08-18T15:45:00Z">
              <w:r w:rsidRPr="00244D6F">
                <w:t>Финансова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помощ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за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изпълнение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на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проекта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може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да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се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изплаща</w:t>
              </w:r>
              <w:proofErr w:type="spellEnd"/>
              <w:r w:rsidRPr="00244D6F">
                <w:t xml:space="preserve"> </w:t>
              </w:r>
              <w:proofErr w:type="spellStart"/>
              <w:r w:rsidRPr="00244D6F">
                <w:t>авансово</w:t>
              </w:r>
            </w:ins>
            <w:proofErr w:type="spellEnd"/>
            <w:ins w:id="13" w:author="Siyka Peeva" w:date="2025-09-10T10:47:00Z">
              <w:r w:rsidR="00315F75">
                <w:rPr>
                  <w:lang w:val="bg-BG"/>
                </w:rPr>
                <w:t>,</w:t>
              </w:r>
              <w:r w:rsidR="00315F75">
                <w:rPr>
                  <w:noProof/>
                </w:rPr>
                <w:t xml:space="preserve"> </w:t>
              </w:r>
              <w:r w:rsidR="00315F75">
                <w:rPr>
                  <w:noProof/>
                </w:rPr>
                <w:t>при спазване н</w:t>
              </w:r>
              <w:r w:rsidR="00315F75">
                <w:rPr>
                  <w:noProof/>
                  <w:lang w:val="bg-BG"/>
                </w:rPr>
                <w:t>а изискванията на чл.15 а, от Делегиран Регламент (ЕС) 2022/127 на Комисията от 7 декември 2021 г.</w:t>
              </w:r>
            </w:ins>
            <w:ins w:id="14" w:author="Siyka Peeva" w:date="2025-09-10T10:46:00Z">
              <w:r w:rsidR="00315F75">
                <w:rPr>
                  <w:lang w:val="bg-BG"/>
                </w:rPr>
                <w:t xml:space="preserve"> </w:t>
              </w:r>
            </w:ins>
          </w:p>
          <w:p w:rsidR="00F12F9B" w:rsidRDefault="00F12F9B" w:rsidP="00EC5AAF">
            <w:pPr>
              <w:spacing w:before="40" w:after="40"/>
              <w:jc w:val="both"/>
            </w:pPr>
            <w:bookmarkStart w:id="15" w:name="_GoBack"/>
            <w:bookmarkEnd w:id="15"/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6" w:name="_Toc256001173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7" w:name="_Toc256001174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1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Допустимите за подпомагане дейности са базирани на ясно определени критерии и цели, заложени със Стратегическия план по ОСП и не представляват форма на ценова подкрепа или директно плащане за производителите.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имат за цел запознаване на обществеността с полезните качества на пчелните продукти, повишаване доверието на потребителите и увеличаване на консумацията им на вътрешния пазар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е) от параграф 2 на Приложение 2 на Споразумението за селско стопанство на СТО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8" w:name="_Toc256001175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18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4"/>
        <w:gridCol w:w="2481"/>
        <w:gridCol w:w="921"/>
        <w:gridCol w:w="2080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I.Е.9 - Средна сума за промоционални и маркетингови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I.Е.9 - Средна сума за промоционални и маркетингови действия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6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Размерът на помощта за един проект е на база предходно програмиране.Формираният годишен бюджет е предвиден за финансиране на 3 проекта годишно.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9" w:name="_Toc256001176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19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2276"/>
        <w:gridCol w:w="840"/>
        <w:gridCol w:w="840"/>
        <w:gridCol w:w="840"/>
        <w:gridCol w:w="840"/>
        <w:gridCol w:w="840"/>
        <w:gridCol w:w="1141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I.Е.9 -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Средна сума за промоционални и маркетингови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5 249,00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78 735,05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39 367,00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196 835,00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15 747,01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78 735,05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B52101" w:rsidRDefault="00B52101"/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A265D"/>
    <w:rsid w:val="000C75D5"/>
    <w:rsid w:val="00104971"/>
    <w:rsid w:val="00136D2D"/>
    <w:rsid w:val="0014376B"/>
    <w:rsid w:val="001756EE"/>
    <w:rsid w:val="001E7E41"/>
    <w:rsid w:val="00244D6F"/>
    <w:rsid w:val="00315F75"/>
    <w:rsid w:val="00372BAD"/>
    <w:rsid w:val="00382A26"/>
    <w:rsid w:val="003A7827"/>
    <w:rsid w:val="00461153"/>
    <w:rsid w:val="004B6812"/>
    <w:rsid w:val="00514967"/>
    <w:rsid w:val="00583BE9"/>
    <w:rsid w:val="005D7668"/>
    <w:rsid w:val="006051B3"/>
    <w:rsid w:val="00622026"/>
    <w:rsid w:val="006518D2"/>
    <w:rsid w:val="00677E71"/>
    <w:rsid w:val="00695225"/>
    <w:rsid w:val="006C30E7"/>
    <w:rsid w:val="006D7840"/>
    <w:rsid w:val="007709B8"/>
    <w:rsid w:val="007D70D9"/>
    <w:rsid w:val="007F1FD3"/>
    <w:rsid w:val="00827E66"/>
    <w:rsid w:val="0088685D"/>
    <w:rsid w:val="008F4523"/>
    <w:rsid w:val="009444A0"/>
    <w:rsid w:val="009C7566"/>
    <w:rsid w:val="009C783C"/>
    <w:rsid w:val="009D7E54"/>
    <w:rsid w:val="009E3F64"/>
    <w:rsid w:val="009F6014"/>
    <w:rsid w:val="00AD6ED0"/>
    <w:rsid w:val="00B52101"/>
    <w:rsid w:val="00B613B1"/>
    <w:rsid w:val="00B820A3"/>
    <w:rsid w:val="00B90C03"/>
    <w:rsid w:val="00BD30C1"/>
    <w:rsid w:val="00C05DFA"/>
    <w:rsid w:val="00C85859"/>
    <w:rsid w:val="00CC0946"/>
    <w:rsid w:val="00CD011F"/>
    <w:rsid w:val="00CD3319"/>
    <w:rsid w:val="00D20FCE"/>
    <w:rsid w:val="00D44A9E"/>
    <w:rsid w:val="00D57808"/>
    <w:rsid w:val="00DA2D82"/>
    <w:rsid w:val="00DB558D"/>
    <w:rsid w:val="00DC17C8"/>
    <w:rsid w:val="00E006A2"/>
    <w:rsid w:val="00E01EC8"/>
    <w:rsid w:val="00E430DF"/>
    <w:rsid w:val="00EA3A6A"/>
    <w:rsid w:val="00EC5AAF"/>
    <w:rsid w:val="00ED23F8"/>
    <w:rsid w:val="00ED45E3"/>
    <w:rsid w:val="00F12F9B"/>
    <w:rsid w:val="00F2534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19018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7</cp:revision>
  <cp:lastPrinted>2025-08-19T07:38:00Z</cp:lastPrinted>
  <dcterms:created xsi:type="dcterms:W3CDTF">2025-08-18T12:41:00Z</dcterms:created>
  <dcterms:modified xsi:type="dcterms:W3CDTF">2025-09-10T07:47:00Z</dcterms:modified>
</cp:coreProperties>
</file>